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4128D" w14:textId="6ED3C191" w:rsidR="00BB5DD5" w:rsidRPr="0012497B" w:rsidRDefault="00BB5DD5" w:rsidP="00BB5DD5">
      <w:pPr>
        <w:jc w:val="both"/>
        <w:rPr>
          <w:b/>
        </w:rPr>
      </w:pPr>
    </w:p>
    <w:p w14:paraId="6564128E" w14:textId="77777777" w:rsidR="00BB5DD5" w:rsidRPr="00321189" w:rsidRDefault="00BB5DD5" w:rsidP="00BB5DD5">
      <w:pPr>
        <w:jc w:val="both"/>
      </w:pPr>
    </w:p>
    <w:p w14:paraId="6564128F" w14:textId="77777777" w:rsidR="00BB5DD5" w:rsidRPr="00321189" w:rsidRDefault="00BB5DD5" w:rsidP="00BB5DD5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BB5DD5" w:rsidRPr="00321189" w14:paraId="65641293" w14:textId="77777777" w:rsidTr="002F3F43">
        <w:tc>
          <w:tcPr>
            <w:tcW w:w="9072" w:type="dxa"/>
          </w:tcPr>
          <w:p w14:paraId="65641291" w14:textId="77777777" w:rsidR="00BB5DD5" w:rsidRPr="00321189" w:rsidRDefault="00BB5DD5" w:rsidP="00235DFE">
            <w:pPr>
              <w:jc w:val="center"/>
              <w:rPr>
                <w:sz w:val="44"/>
                <w:szCs w:val="44"/>
              </w:rPr>
            </w:pPr>
          </w:p>
          <w:p w14:paraId="65641292" w14:textId="2E8E1E3C" w:rsidR="00BB5DD5" w:rsidRPr="00321189" w:rsidRDefault="00BB5DD5" w:rsidP="00CE6D4C">
            <w:pPr>
              <w:jc w:val="center"/>
              <w:rPr>
                <w:b/>
                <w:caps/>
                <w:color w:val="0000FF"/>
                <w:sz w:val="36"/>
                <w:szCs w:val="36"/>
              </w:rPr>
            </w:pPr>
            <w:r w:rsidRPr="00321189">
              <w:rPr>
                <w:b/>
                <w:caps/>
                <w:sz w:val="44"/>
                <w:szCs w:val="44"/>
              </w:rPr>
              <w:t>Opis projektu</w:t>
            </w:r>
          </w:p>
        </w:tc>
      </w:tr>
    </w:tbl>
    <w:p w14:paraId="75A27FC7" w14:textId="77777777" w:rsidR="002F3F43" w:rsidRPr="00030CF6" w:rsidRDefault="002F3F43" w:rsidP="002F3F43">
      <w:pPr>
        <w:jc w:val="center"/>
        <w:rPr>
          <w:b/>
          <w:caps/>
          <w:szCs w:val="24"/>
        </w:rPr>
      </w:pPr>
      <w:r w:rsidRPr="00670E77">
        <w:rPr>
          <w:b/>
          <w:szCs w:val="24"/>
        </w:rPr>
        <w:t>príloha žiadosti o poskytnutie nenávratného  finančného príspevku</w:t>
      </w:r>
    </w:p>
    <w:p w14:paraId="65641294" w14:textId="77777777" w:rsidR="00BB5DD5" w:rsidRPr="00321189" w:rsidRDefault="00BB5DD5" w:rsidP="00BB5DD5">
      <w:pPr>
        <w:jc w:val="both"/>
      </w:pPr>
    </w:p>
    <w:p w14:paraId="65641295" w14:textId="77777777" w:rsidR="00BB5DD5" w:rsidRPr="00321189" w:rsidRDefault="00BB5DD5" w:rsidP="00BB5DD5">
      <w:pPr>
        <w:jc w:val="both"/>
      </w:pPr>
    </w:p>
    <w:p w14:paraId="65641296" w14:textId="77777777" w:rsidR="00BB5DD5" w:rsidRPr="00321189" w:rsidRDefault="00BB5DD5" w:rsidP="00BB5DD5">
      <w:pPr>
        <w:jc w:val="both"/>
      </w:pP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4468"/>
        <w:gridCol w:w="5065"/>
      </w:tblGrid>
      <w:tr w:rsidR="00BB5DD5" w:rsidRPr="00321189" w14:paraId="65641299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7" w14:textId="283FC2FD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Žiadateľ</w:t>
            </w:r>
            <w:r>
              <w:rPr>
                <w:b/>
                <w:szCs w:val="24"/>
              </w:rPr>
              <w:t xml:space="preserve"> o NFP</w:t>
            </w:r>
            <w:r w:rsidRPr="00321189">
              <w:rPr>
                <w:b/>
                <w:szCs w:val="24"/>
              </w:rPr>
              <w:t>:</w:t>
            </w:r>
          </w:p>
        </w:tc>
        <w:tc>
          <w:tcPr>
            <w:tcW w:w="5065" w:type="dxa"/>
          </w:tcPr>
          <w:p w14:paraId="65641298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BB5DD5" w:rsidRPr="00321189" w14:paraId="6564129C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A" w14:textId="16A3DB5C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Názov projektu:</w:t>
            </w:r>
          </w:p>
        </w:tc>
        <w:tc>
          <w:tcPr>
            <w:tcW w:w="5065" w:type="dxa"/>
          </w:tcPr>
          <w:p w14:paraId="6564129B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9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7" w14:textId="42B404F4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Kód žiadosti o</w:t>
            </w:r>
            <w:r w:rsidR="00DE6809">
              <w:rPr>
                <w:b/>
                <w:szCs w:val="24"/>
              </w:rPr>
              <w:t> </w:t>
            </w:r>
            <w:r w:rsidRPr="00553808">
              <w:rPr>
                <w:b/>
                <w:szCs w:val="24"/>
              </w:rPr>
              <w:t>NFP</w:t>
            </w:r>
            <w:r w:rsidR="00DE6809">
              <w:rPr>
                <w:b/>
                <w:szCs w:val="24"/>
              </w:rPr>
              <w:t xml:space="preserve"> </w:t>
            </w:r>
            <w:r w:rsidR="00DE6809" w:rsidRPr="003063D8">
              <w:rPr>
                <w:b/>
                <w:szCs w:val="24"/>
              </w:rPr>
              <w:t>v ITMS2014+</w:t>
            </w:r>
            <w:r w:rsidRPr="00553808">
              <w:rPr>
                <w:b/>
                <w:szCs w:val="24"/>
              </w:rPr>
              <w:t>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8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</w:tbl>
    <w:p w14:paraId="656412AA" w14:textId="77777777" w:rsidR="00BB5DD5" w:rsidRPr="00321189" w:rsidRDefault="00BB5DD5" w:rsidP="00BB5DD5">
      <w:pPr>
        <w:jc w:val="both"/>
      </w:pPr>
    </w:p>
    <w:p w14:paraId="656412AB" w14:textId="77777777" w:rsidR="00BB5DD5" w:rsidRPr="00321189" w:rsidRDefault="00BB5DD5" w:rsidP="00BB5DD5">
      <w:pPr>
        <w:jc w:val="both"/>
      </w:pPr>
    </w:p>
    <w:p w14:paraId="656412AC" w14:textId="77777777" w:rsidR="00BB5DD5" w:rsidRPr="00321189" w:rsidRDefault="00BB5DD5" w:rsidP="00BB5DD5">
      <w:pPr>
        <w:jc w:val="both"/>
      </w:pPr>
    </w:p>
    <w:p w14:paraId="656412AD" w14:textId="0F2EE1EE" w:rsidR="00BB5DD5" w:rsidRPr="00321189" w:rsidRDefault="00DE6809" w:rsidP="00BB5DD5">
      <w:pPr>
        <w:jc w:val="both"/>
      </w:pPr>
      <w:r>
        <w:t xml:space="preserve"> </w:t>
      </w:r>
    </w:p>
    <w:p w14:paraId="656412AE" w14:textId="77777777" w:rsidR="00BB5DD5" w:rsidRPr="00321189" w:rsidRDefault="00BB5DD5" w:rsidP="00BB5DD5">
      <w:pPr>
        <w:jc w:val="both"/>
      </w:pPr>
    </w:p>
    <w:p w14:paraId="656412AF" w14:textId="77777777" w:rsidR="00BB5DD5" w:rsidRPr="00321189" w:rsidRDefault="00BB5DD5" w:rsidP="00BB5DD5">
      <w:pPr>
        <w:jc w:val="both"/>
      </w:pPr>
    </w:p>
    <w:p w14:paraId="656412B0" w14:textId="77777777" w:rsidR="00BB5DD5" w:rsidRPr="00321189" w:rsidRDefault="00BB5DD5" w:rsidP="00BB5DD5">
      <w:pPr>
        <w:jc w:val="both"/>
      </w:pPr>
    </w:p>
    <w:p w14:paraId="656412B1" w14:textId="77777777" w:rsidR="00BB5DD5" w:rsidRPr="00321189" w:rsidRDefault="00BB5DD5" w:rsidP="00BB5DD5">
      <w:pPr>
        <w:jc w:val="both"/>
      </w:pPr>
    </w:p>
    <w:p w14:paraId="656412B2" w14:textId="77777777" w:rsidR="00BB5DD5" w:rsidRPr="00321189" w:rsidRDefault="00BB5DD5" w:rsidP="00BB5DD5">
      <w:pPr>
        <w:jc w:val="both"/>
      </w:pPr>
    </w:p>
    <w:p w14:paraId="656412B3" w14:textId="77777777" w:rsidR="00BB5DD5" w:rsidRPr="00321189" w:rsidRDefault="00BB5DD5" w:rsidP="00BB5DD5">
      <w:pPr>
        <w:jc w:val="both"/>
      </w:pPr>
    </w:p>
    <w:p w14:paraId="656412B4" w14:textId="77777777" w:rsidR="00BB5DD5" w:rsidRPr="00321189" w:rsidRDefault="00BB5DD5" w:rsidP="00BB5DD5">
      <w:pPr>
        <w:jc w:val="both"/>
      </w:pPr>
    </w:p>
    <w:p w14:paraId="656412B5" w14:textId="77777777" w:rsidR="00BB5DD5" w:rsidRPr="00321189" w:rsidRDefault="00BB5DD5" w:rsidP="00BB5DD5">
      <w:pPr>
        <w:jc w:val="both"/>
      </w:pPr>
    </w:p>
    <w:p w14:paraId="656412B6" w14:textId="77777777" w:rsidR="00BB5DD5" w:rsidRPr="00321189" w:rsidRDefault="00BB5DD5" w:rsidP="00BB5DD5">
      <w:pPr>
        <w:jc w:val="both"/>
      </w:pPr>
    </w:p>
    <w:p w14:paraId="656412B7" w14:textId="77777777" w:rsidR="00BB5DD5" w:rsidRPr="00321189" w:rsidRDefault="00BB5DD5" w:rsidP="00BB5DD5">
      <w:pPr>
        <w:jc w:val="both"/>
      </w:pPr>
    </w:p>
    <w:p w14:paraId="656412BA" w14:textId="77777777" w:rsidR="00BB5DD5" w:rsidRPr="00321189" w:rsidRDefault="00BB5DD5" w:rsidP="006174EB">
      <w:pPr>
        <w:sectPr w:rsidR="00BB5DD5" w:rsidRPr="00321189" w:rsidSect="00FA72EC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8" w:name="_GoBack"/>
      <w:bookmarkEnd w:id="8"/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5F0671" w:rsidRPr="00DE377F" w14:paraId="656412FD" w14:textId="77777777" w:rsidTr="00FA72EC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656412FC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</w:p>
        </w:tc>
      </w:tr>
      <w:tr w:rsidR="005F0671" w:rsidRPr="00DE377F" w14:paraId="656412FF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2FE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Popis východiskovej situácie</w:t>
            </w:r>
          </w:p>
        </w:tc>
      </w:tr>
      <w:tr w:rsidR="005F0671" w:rsidRPr="002F393A" w14:paraId="65641302" w14:textId="77777777" w:rsidTr="00FA72EC">
        <w:trPr>
          <w:trHeight w:val="330"/>
        </w:trPr>
        <w:tc>
          <w:tcPr>
            <w:tcW w:w="9288" w:type="dxa"/>
            <w:hideMark/>
          </w:tcPr>
          <w:p w14:paraId="65641300" w14:textId="599B6CE4" w:rsidR="005F0671" w:rsidRPr="00B0473A" w:rsidRDefault="005F0671" w:rsidP="005F0671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 w:rsidR="00E166A7">
              <w:rPr>
                <w:i/>
                <w:sz w:val="20"/>
              </w:rPr>
              <w:t xml:space="preserve">o NFP </w:t>
            </w:r>
            <w:r w:rsidRPr="00B0473A">
              <w:rPr>
                <w:i/>
                <w:sz w:val="20"/>
              </w:rPr>
              <w:t xml:space="preserve">popíše východiskovú situáciu vo vzťahu k navrhovanému projektu, resp. vstupoch ktoré ovplyvňujú realizáciu projektu. Je potrebné podrobnejšie popísať potreby cieľovej skupiny a na základe čoho tieto potreby žiadateľ o NFP identifikoval. Túto časť odporúčame doplniť aj štatistickými údajmi (ak sú k dispozícii), z ktorých vyplynie potreba riešenia problémov cieľových skupín a opodstatnenosť projektu. Žiadateľ o NFP musí uviesť aj zdroj štatistických údajov. V prípade, ak nie sú k dispozícii </w:t>
            </w:r>
            <w:proofErr w:type="spellStart"/>
            <w:r w:rsidRPr="00B0473A">
              <w:rPr>
                <w:i/>
                <w:sz w:val="20"/>
              </w:rPr>
              <w:t>validné</w:t>
            </w:r>
            <w:proofErr w:type="spellEnd"/>
            <w:r w:rsidRPr="00B0473A">
              <w:rPr>
                <w:i/>
                <w:sz w:val="20"/>
              </w:rPr>
              <w:t xml:space="preserve"> štatistické údaje, vychádza žiadateľ o NFP zo svojich vlastných skúseností, zistení a odhadov, uvedie ich a zdôvodní. Ak si žiadateľ o NFP urobil vlastný prieskum, je potrebné ho priložiť k opisu projektu. Ďalej v tejto časti žiadateľ o NFP podrobnejšie popíše cieľové skupiny (prípadne užívateľov výsledku projektu) nad rámec ich vymedzenia vo výzve/vyzvaní a aké potreby cieľových skupín identifikoval.</w:t>
            </w:r>
          </w:p>
          <w:p w14:paraId="65641301" w14:textId="77777777" w:rsidR="005F0671" w:rsidRPr="00FA72EC" w:rsidRDefault="005F0671" w:rsidP="002C07DF">
            <w:pPr>
              <w:rPr>
                <w:i/>
                <w:sz w:val="20"/>
              </w:rPr>
            </w:pPr>
          </w:p>
        </w:tc>
      </w:tr>
      <w:tr w:rsidR="005F0671" w:rsidRPr="00DE377F" w14:paraId="65641304" w14:textId="77777777" w:rsidTr="00FA72EC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3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</w:p>
        </w:tc>
      </w:tr>
      <w:tr w:rsidR="005F0671" w:rsidRPr="00DE377F" w14:paraId="65641306" w14:textId="77777777" w:rsidTr="00FA72EC">
        <w:trPr>
          <w:trHeight w:val="330"/>
        </w:trPr>
        <w:tc>
          <w:tcPr>
            <w:tcW w:w="9288" w:type="dxa"/>
            <w:hideMark/>
          </w:tcPr>
          <w:p w14:paraId="65641305" w14:textId="287FB8A9" w:rsidR="005F0671" w:rsidRPr="00406AEB" w:rsidRDefault="005F0671" w:rsidP="00F3096D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popíše spôsob realizácie aktivít projektu, vrátane vhodnosti navrhovaných aktivít s ohľadom na očakávané výsledky. V prípade relevantnosti, žiadateľ zahrnie do predmetnej časti aj popis súladu realizácie projektu s regionálnymi stratégiami a</w:t>
            </w:r>
            <w:r w:rsidR="000673D3">
              <w:rPr>
                <w:i/>
                <w:sz w:val="20"/>
              </w:rPr>
              <w:t> </w:t>
            </w:r>
            <w:r w:rsidRPr="00705AEE">
              <w:rPr>
                <w:sz w:val="20"/>
              </w:rPr>
              <w:t>koncepciami</w:t>
            </w:r>
            <w:r w:rsidR="000673D3" w:rsidRPr="000673D3">
              <w:rPr>
                <w:i/>
                <w:sz w:val="20"/>
              </w:rPr>
              <w:t>.</w:t>
            </w:r>
            <w:r w:rsidR="00F3096D">
              <w:rPr>
                <w:i/>
                <w:sz w:val="20"/>
              </w:rPr>
              <w:t xml:space="preserve"> </w:t>
            </w:r>
            <w:r w:rsidR="000673D3" w:rsidRPr="0066422C">
              <w:rPr>
                <w:i/>
                <w:sz w:val="20"/>
              </w:rPr>
              <w:t xml:space="preserve">Žiadateľ v predmetnej časti uvedie </w:t>
            </w:r>
            <w:r w:rsidR="00705AEE" w:rsidRPr="0066422C">
              <w:rPr>
                <w:i/>
                <w:sz w:val="20"/>
              </w:rPr>
              <w:t>súlad projektu s princípom podpory horizontálnych princípov</w:t>
            </w:r>
            <w:r w:rsidR="000673D3" w:rsidRPr="0066422C">
              <w:rPr>
                <w:i/>
                <w:sz w:val="20"/>
              </w:rPr>
              <w:t>.</w:t>
            </w:r>
          </w:p>
        </w:tc>
      </w:tr>
      <w:tr w:rsidR="005F0671" w:rsidRPr="00DE377F" w14:paraId="65641308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7" w14:textId="2EF7DDFC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Situácia po realizácii projektu</w:t>
            </w:r>
            <w:r>
              <w:rPr>
                <w:b/>
                <w:bCs/>
              </w:rPr>
              <w:t xml:space="preserve"> a udržateľnosť projektu</w:t>
            </w:r>
            <w:ins w:id="9" w:author="Milan Matovič" w:date="2018-08-30T08:15:00Z">
              <w:r w:rsidR="002918DF">
                <w:rPr>
                  <w:rStyle w:val="Odkaznapoznmkupodiarou"/>
                  <w:b/>
                  <w:bCs/>
                </w:rPr>
                <w:footnoteReference w:id="1"/>
              </w:r>
            </w:ins>
          </w:p>
        </w:tc>
      </w:tr>
      <w:tr w:rsidR="005F0671" w:rsidRPr="00DE377F" w14:paraId="6564130A" w14:textId="77777777" w:rsidTr="00FA72EC">
        <w:trPr>
          <w:trHeight w:val="330"/>
        </w:trPr>
        <w:tc>
          <w:tcPr>
            <w:tcW w:w="9288" w:type="dxa"/>
            <w:hideMark/>
          </w:tcPr>
          <w:p w14:paraId="65641309" w14:textId="63B861A0" w:rsidR="005F0671" w:rsidRPr="00406AEB" w:rsidRDefault="005F0671" w:rsidP="00384DEF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>Žiadateľ</w:t>
            </w:r>
            <w:r w:rsidR="00E166A7" w:rsidRPr="00406AEB">
              <w:rPr>
                <w:i/>
                <w:sz w:val="20"/>
              </w:rPr>
              <w:t xml:space="preserve"> o NFP</w:t>
            </w:r>
            <w:r w:rsidRPr="00406AEB">
              <w:rPr>
                <w:i/>
                <w:sz w:val="20"/>
              </w:rPr>
              <w:t xml:space="preserve"> popíše situáciu po realizácii projektu a očakávané výsledky a posúdenie navrhovaných aktivít z hľadiska ich prevádzkovej a technickej udržateľnosti, resp. udržateľnosti výsledkov projektu</w:t>
            </w:r>
            <w:del w:id="11" w:author="Milan Matovič" w:date="2018-08-30T08:16:00Z">
              <w:r w:rsidR="00E763AD" w:rsidDel="002918DF">
                <w:rPr>
                  <w:rStyle w:val="Odkaznapoznmkupodiarou"/>
                  <w:i/>
                  <w:sz w:val="20"/>
                </w:rPr>
                <w:footnoteReference w:id="2"/>
              </w:r>
            </w:del>
            <w:ins w:id="13" w:author="Milan Matovič" w:date="2018-08-21T12:34:00Z">
              <w:r w:rsidR="00E763AD" w:rsidRPr="00E763AD">
                <w:rPr>
                  <w:i/>
                  <w:sz w:val="20"/>
                </w:rPr>
                <w:t>, ak relevantné</w:t>
              </w:r>
            </w:ins>
            <w:del w:id="14" w:author="Milan Matovič" w:date="2018-08-21T12:34:00Z">
              <w:r w:rsidR="00611905" w:rsidRPr="00406AEB" w:rsidDel="00E763AD">
                <w:rPr>
                  <w:i/>
                  <w:sz w:val="20"/>
                </w:rPr>
                <w:delText>.</w:delText>
              </w:r>
            </w:del>
          </w:p>
        </w:tc>
      </w:tr>
      <w:tr w:rsidR="005F0671" w:rsidRPr="00DE377F" w14:paraId="6564130C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6564130B" w14:textId="77777777" w:rsidR="005F0671" w:rsidRPr="002F393A" w:rsidRDefault="005F0671" w:rsidP="002C07D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Administratívna a prevádzková kapacita žiadateľa</w:t>
            </w:r>
          </w:p>
        </w:tc>
      </w:tr>
      <w:tr w:rsidR="005F0671" w:rsidRPr="00DE377F" w14:paraId="65641340" w14:textId="77777777" w:rsidTr="00FA72EC">
        <w:trPr>
          <w:trHeight w:val="330"/>
        </w:trPr>
        <w:tc>
          <w:tcPr>
            <w:tcW w:w="9288" w:type="dxa"/>
          </w:tcPr>
          <w:p w14:paraId="6564130D" w14:textId="195D9AC1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  <w:r w:rsidR="00C56C6F">
              <w:rPr>
                <w:i/>
                <w:sz w:val="20"/>
              </w:rPr>
              <w:t>.</w:t>
            </w:r>
          </w:p>
          <w:p w14:paraId="6564130E" w14:textId="77777777" w:rsidR="009062C4" w:rsidRPr="00FA72EC" w:rsidRDefault="009062C4" w:rsidP="002C07DF">
            <w:pPr>
              <w:rPr>
                <w:sz w:val="20"/>
              </w:rPr>
            </w:pPr>
          </w:p>
          <w:p w14:paraId="6564130F" w14:textId="77777777" w:rsidR="001C4E5A" w:rsidRPr="00FA72EC" w:rsidRDefault="001C4E5A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administratívne kapacity</w:t>
            </w:r>
          </w:p>
          <w:tbl>
            <w:tblPr>
              <w:tblW w:w="2563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2"/>
              <w:gridCol w:w="1615"/>
              <w:gridCol w:w="1935"/>
            </w:tblGrid>
            <w:tr w:rsidR="00446D55" w:rsidRPr="00FA72EC" w14:paraId="6564131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A6A6A6" w:themeFill="background1" w:themeFillShade="A6"/>
                </w:tcPr>
                <w:p w14:paraId="6564131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740" w:type="pct"/>
                  <w:shd w:val="clear" w:color="auto" w:fill="A6A6A6" w:themeFill="background1" w:themeFillShade="A6"/>
                </w:tcPr>
                <w:p w14:paraId="6564131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Zaradenie v projekte (funkcia)</w:t>
                  </w:r>
                </w:p>
              </w:tc>
              <w:tc>
                <w:tcPr>
                  <w:tcW w:w="2084" w:type="pct"/>
                  <w:shd w:val="clear" w:color="auto" w:fill="A6A6A6" w:themeFill="background1" w:themeFillShade="A6"/>
                </w:tcPr>
                <w:p w14:paraId="6564131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Činnosti vykonávané v rámci projektu </w:t>
                  </w:r>
                </w:p>
              </w:tc>
            </w:tr>
            <w:tr w:rsidR="00446D55" w:rsidRPr="00FA72EC" w14:paraId="65641317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4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5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PM. FM</w:t>
                  </w: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B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A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F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1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E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2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20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21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22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24" w14:textId="77777777" w:rsidR="001C4E5A" w:rsidRPr="00FA72EC" w:rsidRDefault="001C4E5A" w:rsidP="001C4E5A">
            <w:pPr>
              <w:rPr>
                <w:sz w:val="20"/>
              </w:rPr>
            </w:pPr>
          </w:p>
          <w:p w14:paraId="65641325" w14:textId="77777777" w:rsidR="001C4E5A" w:rsidRPr="00FA72EC" w:rsidRDefault="001C4E5A" w:rsidP="001C4E5A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odborné kapacity</w:t>
            </w:r>
          </w:p>
          <w:tbl>
            <w:tblPr>
              <w:tblW w:w="3126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3"/>
              <w:gridCol w:w="1440"/>
              <w:gridCol w:w="1760"/>
              <w:gridCol w:w="1369"/>
            </w:tblGrid>
            <w:tr w:rsidR="00446D55" w:rsidRPr="00FA72EC" w14:paraId="6564132A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A6A6A6" w:themeFill="background1" w:themeFillShade="A6"/>
                </w:tcPr>
                <w:p w14:paraId="6564132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272" w:type="pct"/>
                  <w:shd w:val="clear" w:color="auto" w:fill="A6A6A6" w:themeFill="background1" w:themeFillShade="A6"/>
                </w:tcPr>
                <w:p w14:paraId="65641327" w14:textId="77777777" w:rsidR="00446D55" w:rsidRPr="00FA72EC" w:rsidRDefault="00446D55" w:rsidP="00905203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Zaradenie v projekte </w:t>
                  </w:r>
                </w:p>
              </w:tc>
              <w:tc>
                <w:tcPr>
                  <w:tcW w:w="1554" w:type="pct"/>
                  <w:shd w:val="clear" w:color="auto" w:fill="A6A6A6" w:themeFill="background1" w:themeFillShade="A6"/>
                </w:tcPr>
                <w:p w14:paraId="6564132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Názov aktivity </w:t>
                  </w:r>
                </w:p>
              </w:tc>
              <w:tc>
                <w:tcPr>
                  <w:tcW w:w="1209" w:type="pct"/>
                  <w:shd w:val="clear" w:color="auto" w:fill="A6A6A6" w:themeFill="background1" w:themeFillShade="A6"/>
                </w:tcPr>
                <w:p w14:paraId="6564132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Činnosti vykonávané v rámci projektu</w:t>
                  </w:r>
                </w:p>
              </w:tc>
            </w:tr>
            <w:tr w:rsidR="00446D55" w:rsidRPr="00FA72EC" w14:paraId="6564132F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2B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2C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gestor, garant, tvorca..,</w:t>
                  </w: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2D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Názov aktivity, na ktorej sa bude podieľať</w:t>
                  </w: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2E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Stručný popis vykonávaných činností v aktivite</w:t>
                  </w:r>
                </w:p>
              </w:tc>
            </w:tr>
            <w:tr w:rsidR="00446D55" w:rsidRPr="00FA72EC" w14:paraId="65641334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3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3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39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5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6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7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8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3E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A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B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3F" w14:textId="77777777" w:rsidR="009062C4" w:rsidRPr="002F393A" w:rsidRDefault="009062C4" w:rsidP="002C07DF">
            <w:pPr>
              <w:rPr>
                <w:sz w:val="18"/>
                <w:szCs w:val="18"/>
              </w:rPr>
            </w:pPr>
          </w:p>
        </w:tc>
      </w:tr>
    </w:tbl>
    <w:p w14:paraId="65641341" w14:textId="77777777" w:rsidR="00105311" w:rsidRDefault="00105311"/>
    <w:p w14:paraId="65641348" w14:textId="77777777" w:rsidR="006B03A0" w:rsidRPr="00A24205" w:rsidRDefault="006B03A0" w:rsidP="00BB5DD5">
      <w:pPr>
        <w:jc w:val="both"/>
        <w:rPr>
          <w:b/>
        </w:rPr>
      </w:pPr>
    </w:p>
    <w:p w14:paraId="7E4793BF" w14:textId="77777777" w:rsidR="00FA72EC" w:rsidRDefault="00FA72EC">
      <w:r>
        <w:lastRenderedPageBreak/>
        <w:br w:type="page"/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6521"/>
      </w:tblGrid>
      <w:tr w:rsidR="00230B9C" w:rsidRPr="00321189" w14:paraId="6564134D" w14:textId="77777777" w:rsidTr="00F734C7">
        <w:tc>
          <w:tcPr>
            <w:tcW w:w="8364" w:type="dxa"/>
            <w:gridSpan w:val="2"/>
            <w:shd w:val="clear" w:color="auto" w:fill="D9D9D9"/>
            <w:vAlign w:val="center"/>
          </w:tcPr>
          <w:p w14:paraId="6564134B" w14:textId="58382DF2" w:rsidR="00230B9C" w:rsidRPr="00FA72EC" w:rsidRDefault="00230B9C" w:rsidP="00A24205">
            <w:pPr>
              <w:spacing w:after="120"/>
              <w:jc w:val="both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 xml:space="preserve">Podrobný popis </w:t>
            </w:r>
            <w:r w:rsidR="00B0473A">
              <w:rPr>
                <w:sz w:val="20"/>
              </w:rPr>
              <w:t>aktivity</w:t>
            </w:r>
            <w:r w:rsidR="00EF1ED1">
              <w:rPr>
                <w:sz w:val="20"/>
              </w:rPr>
              <w:t xml:space="preserve"> (</w:t>
            </w:r>
            <w:r w:rsidR="00EF1ED1" w:rsidRPr="00FA72EC">
              <w:rPr>
                <w:i/>
                <w:sz w:val="20"/>
              </w:rPr>
              <w:t>pre každú aktivitu vyplňte osobitnú tabuľku)</w:t>
            </w:r>
          </w:p>
          <w:p w14:paraId="6564134C" w14:textId="0059DF66" w:rsidR="00230B9C" w:rsidRDefault="00230B9C" w:rsidP="00A24205">
            <w:pPr>
              <w:spacing w:after="120"/>
              <w:jc w:val="both"/>
              <w:rPr>
                <w:sz w:val="20"/>
              </w:rPr>
            </w:pPr>
          </w:p>
        </w:tc>
      </w:tr>
      <w:tr w:rsidR="00230B9C" w:rsidRPr="00321189" w14:paraId="65641350" w14:textId="77777777" w:rsidTr="00FA72EC">
        <w:tc>
          <w:tcPr>
            <w:tcW w:w="1843" w:type="dxa"/>
          </w:tcPr>
          <w:p w14:paraId="6564134E" w14:textId="77777777" w:rsidR="00230B9C" w:rsidRDefault="00230B9C" w:rsidP="00235DFE">
            <w:pPr>
              <w:jc w:val="both"/>
              <w:rPr>
                <w:sz w:val="20"/>
              </w:rPr>
            </w:pPr>
            <w:r>
              <w:rPr>
                <w:sz w:val="20"/>
              </w:rPr>
              <w:t>Názov aktivity</w:t>
            </w:r>
          </w:p>
        </w:tc>
        <w:tc>
          <w:tcPr>
            <w:tcW w:w="6521" w:type="dxa"/>
          </w:tcPr>
          <w:p w14:paraId="6564134F" w14:textId="19D8F942" w:rsidR="00230B9C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</w:t>
            </w:r>
            <w:r w:rsidR="00B0473A" w:rsidRPr="00526C2F">
              <w:rPr>
                <w:i/>
                <w:iCs/>
                <w:color w:val="0000FF"/>
                <w:sz w:val="20"/>
              </w:rPr>
              <w:t>ve</w:t>
            </w:r>
            <w:r>
              <w:rPr>
                <w:i/>
                <w:iCs/>
                <w:color w:val="0000FF"/>
                <w:sz w:val="20"/>
              </w:rPr>
              <w:t>die</w:t>
            </w:r>
            <w:r w:rsidR="00B0473A" w:rsidRPr="00526C2F">
              <w:rPr>
                <w:i/>
                <w:iCs/>
                <w:color w:val="0000FF"/>
                <w:sz w:val="20"/>
              </w:rPr>
              <w:t xml:space="preserve"> názov aktivity v súlade s názvom v žiadosti o NFP. Podporné aktivity uvedené (riadenie projektu, publicita a informovanosť) sa tu neuvádzajú.</w:t>
            </w:r>
          </w:p>
        </w:tc>
      </w:tr>
      <w:tr w:rsidR="00230B9C" w:rsidRPr="00321189" w14:paraId="6564135C" w14:textId="77777777" w:rsidTr="00FA72EC">
        <w:tc>
          <w:tcPr>
            <w:tcW w:w="1843" w:type="dxa"/>
          </w:tcPr>
          <w:p w14:paraId="65641354" w14:textId="0D18A0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0473A">
              <w:rPr>
                <w:sz w:val="20"/>
              </w:rPr>
              <w:t>P</w:t>
            </w:r>
            <w:r>
              <w:rPr>
                <w:sz w:val="20"/>
              </w:rPr>
              <w:t>opis aktivity</w:t>
            </w:r>
          </w:p>
        </w:tc>
        <w:tc>
          <w:tcPr>
            <w:tcW w:w="6521" w:type="dxa"/>
          </w:tcPr>
          <w:p w14:paraId="65641355" w14:textId="309B11D7" w:rsidR="00437398" w:rsidRDefault="00E166A7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 xml:space="preserve">uvedie </w:t>
            </w:r>
            <w:r w:rsidR="0016065B">
              <w:rPr>
                <w:i/>
                <w:iCs/>
                <w:color w:val="0000FF"/>
                <w:sz w:val="20"/>
              </w:rPr>
              <w:t>a primerane opíše</w:t>
            </w:r>
            <w:r w:rsidR="00437398">
              <w:rPr>
                <w:i/>
                <w:iCs/>
                <w:color w:val="0000FF"/>
                <w:sz w:val="20"/>
              </w:rPr>
              <w:t>:</w:t>
            </w:r>
          </w:p>
          <w:p w14:paraId="65641356" w14:textId="5D850E60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>-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aké činnosti sa budú realizovať v rámci danej aktivity</w:t>
            </w:r>
            <w:r>
              <w:rPr>
                <w:i/>
                <w:iCs/>
                <w:color w:val="0000FF"/>
                <w:sz w:val="20"/>
              </w:rPr>
              <w:t xml:space="preserve"> v súlade s podmienkami oprávnenosti vo výzve</w:t>
            </w:r>
            <w:r w:rsidR="007E51C8" w:rsidRPr="00B0473A">
              <w:rPr>
                <w:i/>
                <w:sz w:val="20"/>
              </w:rPr>
              <w:t>/vyzvaní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, </w:t>
            </w:r>
          </w:p>
          <w:p w14:paraId="65641357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>účel, kvôli ktorému je aktivita realizovaná;</w:t>
            </w:r>
          </w:p>
          <w:p w14:paraId="65641358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>previazanosť aktivity na iné aktivity,</w:t>
            </w:r>
          </w:p>
          <w:p w14:paraId="65641359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predpokla</w:t>
            </w:r>
            <w:r w:rsidR="0016065B">
              <w:rPr>
                <w:i/>
                <w:iCs/>
                <w:color w:val="0000FF"/>
                <w:sz w:val="20"/>
              </w:rPr>
              <w:t>dané riziká realizácie aktivity</w:t>
            </w:r>
            <w:r>
              <w:rPr>
                <w:i/>
                <w:iCs/>
                <w:color w:val="0000FF"/>
                <w:sz w:val="20"/>
              </w:rPr>
              <w:t>,</w:t>
            </w:r>
          </w:p>
          <w:p w14:paraId="6564135A" w14:textId="77777777" w:rsidR="00230B9C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>
              <w:rPr>
                <w:i/>
                <w:iCs/>
                <w:color w:val="0000FF"/>
                <w:sz w:val="20"/>
              </w:rPr>
              <w:t xml:space="preserve"> </w:t>
            </w:r>
            <w:r w:rsidRPr="00526C2F">
              <w:rPr>
                <w:i/>
                <w:iCs/>
                <w:color w:val="0000FF"/>
                <w:sz w:val="20"/>
                <w:u w:val="single"/>
              </w:rPr>
              <w:t>metóda</w:t>
            </w:r>
            <w:r w:rsidRPr="00526C2F">
              <w:rPr>
                <w:i/>
                <w:iCs/>
                <w:color w:val="0000FF"/>
                <w:sz w:val="20"/>
              </w:rPr>
              <w:t xml:space="preserve"> – spôsob a postup, akým bude aktivita realizovaná</w:t>
            </w:r>
          </w:p>
          <w:p w14:paraId="6564135B" w14:textId="355BE126" w:rsidR="00764C3D" w:rsidRPr="00705AEE" w:rsidRDefault="00CB0FAC" w:rsidP="00EC683A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 xml:space="preserve">hlavné medzníky v rámci realizácie aktivity, ktoré indikujú správnu a efektívnu realizáciu jednotlivých činností v rámci danej aktivity. </w:t>
            </w:r>
            <w:r w:rsidR="00D27142">
              <w:rPr>
                <w:i/>
                <w:iCs/>
                <w:color w:val="0000FF"/>
                <w:sz w:val="20"/>
              </w:rPr>
              <w:t xml:space="preserve">V prípade využitia zjednodušeného vykazovania </w:t>
            </w:r>
            <w:r w:rsidR="00D50D9D">
              <w:rPr>
                <w:i/>
                <w:iCs/>
                <w:color w:val="0000FF"/>
                <w:sz w:val="20"/>
              </w:rPr>
              <w:t xml:space="preserve">výdavkov formou paušálnej sadzby </w:t>
            </w:r>
            <w:r w:rsidR="00D27142">
              <w:rPr>
                <w:i/>
                <w:iCs/>
                <w:color w:val="0000FF"/>
                <w:sz w:val="20"/>
              </w:rPr>
              <w:t xml:space="preserve">žiadateľ uvedie osobitne </w:t>
            </w:r>
            <w:r w:rsidR="00D50D9D">
              <w:rPr>
                <w:i/>
                <w:iCs/>
                <w:color w:val="0000FF"/>
                <w:sz w:val="20"/>
              </w:rPr>
              <w:t>obdobie</w:t>
            </w:r>
            <w:r w:rsidR="00EC683A">
              <w:rPr>
                <w:i/>
                <w:iCs/>
                <w:color w:val="0000FF"/>
                <w:sz w:val="20"/>
              </w:rPr>
              <w:t xml:space="preserve"> trvania odborných činností</w:t>
            </w:r>
            <w:r w:rsidR="00D27142">
              <w:rPr>
                <w:i/>
                <w:iCs/>
                <w:color w:val="0000FF"/>
                <w:sz w:val="20"/>
              </w:rPr>
              <w:t xml:space="preserve"> na aktivite a osobitne </w:t>
            </w:r>
            <w:r w:rsidR="00EC683A">
              <w:rPr>
                <w:i/>
                <w:iCs/>
                <w:color w:val="0000FF"/>
                <w:sz w:val="20"/>
              </w:rPr>
              <w:t>obdobie trvania činnost</w:t>
            </w:r>
            <w:r w:rsidR="00E9086D">
              <w:rPr>
                <w:i/>
                <w:iCs/>
                <w:color w:val="0000FF"/>
                <w:sz w:val="20"/>
              </w:rPr>
              <w:t>í</w:t>
            </w:r>
            <w:r w:rsidR="00D27142">
              <w:rPr>
                <w:i/>
                <w:iCs/>
                <w:color w:val="0000FF"/>
                <w:sz w:val="20"/>
              </w:rPr>
              <w:t xml:space="preserve"> </w:t>
            </w:r>
            <w:r w:rsidR="00D50D9D">
              <w:rPr>
                <w:i/>
                <w:iCs/>
                <w:color w:val="0000FF"/>
                <w:sz w:val="20"/>
              </w:rPr>
              <w:t>riadiaceho personálu</w:t>
            </w:r>
            <w:r w:rsidR="00D27142">
              <w:rPr>
                <w:i/>
                <w:iCs/>
                <w:color w:val="0000FF"/>
                <w:sz w:val="20"/>
              </w:rPr>
              <w:t>.</w:t>
            </w:r>
          </w:p>
        </w:tc>
      </w:tr>
      <w:tr w:rsidR="00230B9C" w:rsidRPr="00321189" w14:paraId="6564135F" w14:textId="77777777" w:rsidTr="00FA72EC">
        <w:tc>
          <w:tcPr>
            <w:tcW w:w="1843" w:type="dxa"/>
          </w:tcPr>
          <w:p w14:paraId="6564135D" w14:textId="0D4E91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Cieľová skupina</w:t>
            </w:r>
          </w:p>
        </w:tc>
        <w:tc>
          <w:tcPr>
            <w:tcW w:w="6521" w:type="dxa"/>
          </w:tcPr>
          <w:p w14:paraId="6564135E" w14:textId="2A8E375F" w:rsidR="00230B9C" w:rsidRPr="00321189" w:rsidRDefault="00E166A7" w:rsidP="00587595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b</w:t>
            </w:r>
            <w:r w:rsidR="00CB0FAC">
              <w:rPr>
                <w:i/>
                <w:iCs/>
                <w:color w:val="0000FF"/>
                <w:sz w:val="20"/>
              </w:rPr>
              <w:t>ližšie identifikuje</w:t>
            </w:r>
            <w:r>
              <w:rPr>
                <w:i/>
                <w:iCs/>
                <w:color w:val="0000FF"/>
                <w:sz w:val="20"/>
              </w:rPr>
              <w:t xml:space="preserve"> </w:t>
            </w:r>
            <w:r w:rsidR="00CB0FAC">
              <w:rPr>
                <w:i/>
                <w:iCs/>
                <w:color w:val="0000FF"/>
                <w:sz w:val="20"/>
              </w:rPr>
              <w:t>cieľovú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skupin</w:t>
            </w:r>
            <w:r w:rsidR="00CB0FAC">
              <w:rPr>
                <w:i/>
                <w:iCs/>
                <w:color w:val="0000FF"/>
                <w:sz w:val="20"/>
              </w:rPr>
              <w:t>u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, ktorá bude priamo zapojená do realizácie </w:t>
            </w:r>
            <w:r w:rsidR="003E58CD">
              <w:rPr>
                <w:i/>
                <w:iCs/>
                <w:color w:val="0000FF"/>
                <w:sz w:val="20"/>
              </w:rPr>
              <w:t>aktivity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a ktorá bude priamo profitovať z realizácie navrhovanej aktivity</w:t>
            </w:r>
            <w:r w:rsidR="00CB0FAC">
              <w:rPr>
                <w:sz w:val="18"/>
                <w:szCs w:val="18"/>
              </w:rPr>
              <w:t>.</w:t>
            </w:r>
            <w:r w:rsidR="003B63B0">
              <w:rPr>
                <w:sz w:val="18"/>
                <w:szCs w:val="18"/>
              </w:rPr>
              <w:t xml:space="preserve"> </w:t>
            </w:r>
            <w:r w:rsidR="003B63B0" w:rsidRPr="00870ADB">
              <w:rPr>
                <w:i/>
                <w:iCs/>
                <w:color w:val="0000FF"/>
                <w:sz w:val="20"/>
              </w:rPr>
              <w:t>V prípade, že vyzvanie nestanoví podmienku poskytnutia príspevku „Oprávnenosť cieľovej skupiny“, žiadateľ identifikuje cieľovú skupinu v súlade s operačným programom EVS podľa začlenenia výzvy/vyzvania k prioritnej osi</w:t>
            </w:r>
            <w:r w:rsidR="00717AD2">
              <w:rPr>
                <w:i/>
                <w:iCs/>
                <w:color w:val="0000FF"/>
                <w:sz w:val="20"/>
              </w:rPr>
              <w:t xml:space="preserve"> a špecifickému cieľu</w:t>
            </w:r>
            <w:r w:rsidR="00870ADB" w:rsidRPr="00870ADB">
              <w:rPr>
                <w:i/>
                <w:iCs/>
                <w:color w:val="0000FF"/>
                <w:sz w:val="20"/>
              </w:rPr>
              <w:t>.</w:t>
            </w:r>
            <w:r w:rsidR="00870ADB">
              <w:rPr>
                <w:i/>
                <w:iCs/>
                <w:color w:val="0000FF"/>
                <w:sz w:val="20"/>
              </w:rPr>
              <w:t xml:space="preserve"> </w:t>
            </w:r>
          </w:p>
        </w:tc>
      </w:tr>
      <w:tr w:rsidR="00CB0FAC" w:rsidRPr="00321189" w14:paraId="65641363" w14:textId="77777777" w:rsidTr="00230B9C">
        <w:tc>
          <w:tcPr>
            <w:tcW w:w="1843" w:type="dxa"/>
          </w:tcPr>
          <w:p w14:paraId="65641360" w14:textId="569C7F07" w:rsidR="00CB0FAC" w:rsidRDefault="00CB0FA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Výstupy aktivity</w:t>
            </w:r>
          </w:p>
        </w:tc>
        <w:tc>
          <w:tcPr>
            <w:tcW w:w="6521" w:type="dxa"/>
          </w:tcPr>
          <w:p w14:paraId="65641362" w14:textId="4CF93945" w:rsidR="00CB0FAC" w:rsidRPr="00321189" w:rsidRDefault="00E166A7" w:rsidP="00F10DB3">
            <w:pPr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 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š</w:t>
            </w:r>
            <w:r w:rsidR="00CB0FAC" w:rsidRPr="00526C2F">
              <w:rPr>
                <w:i/>
                <w:iCs/>
                <w:color w:val="0000FF"/>
                <w:sz w:val="20"/>
              </w:rPr>
              <w:t>pecifikuj</w:t>
            </w:r>
            <w:r>
              <w:rPr>
                <w:i/>
                <w:iCs/>
                <w:color w:val="0000FF"/>
                <w:sz w:val="20"/>
              </w:rPr>
              <w:t>e</w:t>
            </w:r>
            <w:r w:rsidR="00CB0FAC" w:rsidRPr="00526C2F">
              <w:rPr>
                <w:i/>
                <w:iCs/>
                <w:color w:val="0000FF"/>
                <w:sz w:val="20"/>
              </w:rPr>
              <w:t xml:space="preserve"> a definuje konkrétne výstupy aktivity z hľ</w:t>
            </w:r>
            <w:r w:rsidR="00CB0FAC">
              <w:rPr>
                <w:i/>
                <w:iCs/>
                <w:color w:val="0000FF"/>
                <w:sz w:val="20"/>
              </w:rPr>
              <w:t>adiska obsahu, formy a veľkosti</w:t>
            </w:r>
            <w:r w:rsidR="00F10DB3">
              <w:rPr>
                <w:i/>
                <w:iCs/>
                <w:color w:val="0000FF"/>
                <w:sz w:val="20"/>
              </w:rPr>
              <w:t xml:space="preserve"> najmä vo vzťahu k naplneniu plánovaných cieľových hodnôt merateľných ukazovateľov projektu.</w:t>
            </w:r>
          </w:p>
        </w:tc>
      </w:tr>
    </w:tbl>
    <w:p w14:paraId="65641367" w14:textId="77777777" w:rsidR="00D4737A" w:rsidRDefault="00D4737A" w:rsidP="00D4737A">
      <w:pPr>
        <w:autoSpaceDE w:val="0"/>
        <w:autoSpaceDN w:val="0"/>
        <w:adjustRightInd w:val="0"/>
        <w:spacing w:after="120"/>
        <w:jc w:val="both"/>
        <w:rPr>
          <w:sz w:val="20"/>
        </w:rPr>
      </w:pPr>
    </w:p>
    <w:p w14:paraId="65641373" w14:textId="77777777" w:rsidR="00BB5DD5" w:rsidRDefault="00BB5DD5"/>
    <w:p w14:paraId="6564137D" w14:textId="77777777" w:rsidR="00131CC0" w:rsidRDefault="00131CC0" w:rsidP="00040171">
      <w:pPr>
        <w:jc w:val="both"/>
      </w:pPr>
    </w:p>
    <w:p w14:paraId="6564138B" w14:textId="77777777" w:rsidR="00A553F8" w:rsidRPr="00632F80" w:rsidRDefault="00A553F8" w:rsidP="00BB5DD5">
      <w:pPr>
        <w:jc w:val="both"/>
        <w:rPr>
          <w:sz w:val="20"/>
        </w:rPr>
      </w:pPr>
    </w:p>
    <w:sectPr w:rsidR="00A553F8" w:rsidRPr="00632F80" w:rsidSect="00EC3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603EFC" w14:textId="77777777" w:rsidR="00541647" w:rsidRDefault="00541647">
      <w:r>
        <w:separator/>
      </w:r>
    </w:p>
  </w:endnote>
  <w:endnote w:type="continuationSeparator" w:id="0">
    <w:p w14:paraId="35A7C433" w14:textId="77777777" w:rsidR="00541647" w:rsidRDefault="0054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bel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New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2"/>
      </w:rPr>
      <w:id w:val="184019539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C1010E9" w14:textId="77777777" w:rsidR="00FA72EC" w:rsidRPr="00FA72EC" w:rsidRDefault="00FA72EC" w:rsidP="00FA72EC">
        <w:pPr>
          <w:tabs>
            <w:tab w:val="center" w:pos="4536"/>
            <w:tab w:val="right" w:pos="9072"/>
          </w:tabs>
          <w:jc w:val="center"/>
          <w:rPr>
            <w:sz w:val="20"/>
            <w:szCs w:val="22"/>
          </w:rPr>
        </w:pPr>
        <w:r w:rsidRPr="00FA72EC">
          <w:rPr>
            <w:sz w:val="20"/>
            <w:szCs w:val="22"/>
          </w:rPr>
          <w:fldChar w:fldCharType="begin"/>
        </w:r>
        <w:r w:rsidRPr="00FA72EC">
          <w:rPr>
            <w:sz w:val="20"/>
            <w:szCs w:val="22"/>
          </w:rPr>
          <w:instrText xml:space="preserve"> PAGE   \* MERGEFORMAT </w:instrText>
        </w:r>
        <w:r w:rsidRPr="00FA72EC">
          <w:rPr>
            <w:sz w:val="20"/>
            <w:szCs w:val="22"/>
          </w:rPr>
          <w:fldChar w:fldCharType="separate"/>
        </w:r>
        <w:r w:rsidR="00970703">
          <w:rPr>
            <w:noProof/>
            <w:sz w:val="20"/>
            <w:szCs w:val="22"/>
          </w:rPr>
          <w:t>4</w:t>
        </w:r>
        <w:r w:rsidRPr="00FA72EC">
          <w:rPr>
            <w:noProof/>
            <w:sz w:val="20"/>
            <w:szCs w:val="22"/>
          </w:rPr>
          <w:fldChar w:fldCharType="end"/>
        </w:r>
        <w:r w:rsidRPr="00FA72EC">
          <w:rPr>
            <w:noProof/>
            <w:sz w:val="20"/>
            <w:szCs w:val="22"/>
          </w:rPr>
          <w:t>/</w:t>
        </w:r>
        <w:r w:rsidRPr="00FA72EC">
          <w:rPr>
            <w:noProof/>
            <w:sz w:val="20"/>
            <w:szCs w:val="22"/>
          </w:rPr>
          <w:fldChar w:fldCharType="begin"/>
        </w:r>
        <w:r w:rsidRPr="00FA72EC">
          <w:rPr>
            <w:noProof/>
            <w:sz w:val="20"/>
            <w:szCs w:val="22"/>
          </w:rPr>
          <w:instrText xml:space="preserve"> NUMPAGES   \* MERGEFORMAT </w:instrText>
        </w:r>
        <w:r w:rsidRPr="00FA72EC">
          <w:rPr>
            <w:noProof/>
            <w:sz w:val="20"/>
            <w:szCs w:val="22"/>
          </w:rPr>
          <w:fldChar w:fldCharType="separate"/>
        </w:r>
        <w:r w:rsidR="00970703">
          <w:rPr>
            <w:noProof/>
            <w:sz w:val="20"/>
            <w:szCs w:val="22"/>
          </w:rPr>
          <w:t>4</w:t>
        </w:r>
        <w:r w:rsidRPr="00FA72EC">
          <w:rPr>
            <w:noProof/>
            <w:sz w:val="20"/>
            <w:szCs w:val="22"/>
          </w:rPr>
          <w:fldChar w:fldCharType="end"/>
        </w:r>
      </w:p>
    </w:sdtContent>
  </w:sdt>
  <w:p w14:paraId="65641394" w14:textId="77777777" w:rsidR="00F704E7" w:rsidRPr="00F704E7" w:rsidRDefault="00371C8E" w:rsidP="00371C8E">
    <w:pPr>
      <w:pStyle w:val="Pta"/>
      <w:tabs>
        <w:tab w:val="clear" w:pos="4536"/>
        <w:tab w:val="clear" w:pos="9072"/>
        <w:tab w:val="left" w:pos="7245"/>
      </w:tabs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highlight w:val="yellow"/>
        <w:lang w:eastAsia="en-US"/>
      </w:rPr>
      <w:id w:val="-836613328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1790DBC" w14:textId="01D01BAD" w:rsidR="00B0508A" w:rsidRPr="00A770D7" w:rsidRDefault="00B0508A" w:rsidP="00A15FBB">
        <w:pPr>
          <w:tabs>
            <w:tab w:val="center" w:pos="4536"/>
            <w:tab w:val="right" w:pos="9072"/>
          </w:tabs>
          <w:jc w:val="center"/>
          <w:rPr>
            <w:i/>
            <w:sz w:val="20"/>
            <w:highlight w:val="yellow"/>
          </w:rPr>
        </w:pPr>
      </w:p>
      <w:p w14:paraId="7C10DA68" w14:textId="4EB66AC6" w:rsidR="00B0508A" w:rsidRPr="00A770D7" w:rsidRDefault="00A15FBB" w:rsidP="00B0508A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  <w:r w:rsidRPr="00A770D7">
          <w:rPr>
            <w:i/>
            <w:sz w:val="20"/>
          </w:rPr>
          <w:t xml:space="preserve">Platnosť: </w:t>
        </w:r>
        <w:del w:id="0" w:author="Zuzana Hušeková" w:date="2018-08-30T08:40:00Z">
          <w:r w:rsidR="00CF08AA" w:rsidDel="00970703">
            <w:rPr>
              <w:i/>
              <w:sz w:val="20"/>
            </w:rPr>
            <w:delText>13</w:delText>
          </w:r>
        </w:del>
        <w:ins w:id="1" w:author="Zuzana Hušeková" w:date="2018-08-30T08:40:00Z">
          <w:r w:rsidR="00970703">
            <w:rPr>
              <w:i/>
              <w:sz w:val="20"/>
            </w:rPr>
            <w:t>31</w:t>
          </w:r>
        </w:ins>
        <w:r w:rsidR="00CF08AA">
          <w:rPr>
            <w:i/>
            <w:sz w:val="20"/>
          </w:rPr>
          <w:t xml:space="preserve">. </w:t>
        </w:r>
        <w:del w:id="2" w:author="Zuzana Hušeková" w:date="2018-08-30T08:40:00Z">
          <w:r w:rsidR="00CF08AA" w:rsidDel="00970703">
            <w:rPr>
              <w:i/>
              <w:sz w:val="20"/>
            </w:rPr>
            <w:delText>06</w:delText>
          </w:r>
        </w:del>
        <w:ins w:id="3" w:author="Zuzana Hušeková" w:date="2018-08-30T08:40:00Z">
          <w:r w:rsidR="00970703">
            <w:rPr>
              <w:i/>
              <w:sz w:val="20"/>
            </w:rPr>
            <w:t>0</w:t>
          </w:r>
          <w:r w:rsidR="00970703">
            <w:rPr>
              <w:i/>
              <w:sz w:val="20"/>
            </w:rPr>
            <w:t>8</w:t>
          </w:r>
        </w:ins>
        <w:r w:rsidR="00CF08AA">
          <w:rPr>
            <w:i/>
            <w:sz w:val="20"/>
          </w:rPr>
          <w:t>. 2018</w:t>
        </w:r>
        <w:r w:rsidRPr="00A770D7">
          <w:rPr>
            <w:i/>
            <w:sz w:val="20"/>
          </w:rPr>
          <w:t xml:space="preserve">, účinnosť: </w:t>
        </w:r>
        <w:del w:id="4" w:author="Zuzana Hušeková" w:date="2018-08-30T08:40:00Z">
          <w:r w:rsidR="00CF08AA" w:rsidDel="00970703">
            <w:rPr>
              <w:i/>
              <w:sz w:val="20"/>
            </w:rPr>
            <w:delText>13</w:delText>
          </w:r>
        </w:del>
        <w:ins w:id="5" w:author="Zuzana Hušeková" w:date="2018-08-30T08:40:00Z">
          <w:r w:rsidR="00970703">
            <w:rPr>
              <w:i/>
              <w:sz w:val="20"/>
            </w:rPr>
            <w:t>01</w:t>
          </w:r>
        </w:ins>
        <w:r w:rsidR="00CF08AA">
          <w:rPr>
            <w:i/>
            <w:sz w:val="20"/>
          </w:rPr>
          <w:t xml:space="preserve">. </w:t>
        </w:r>
        <w:del w:id="6" w:author="Zuzana Hušeková" w:date="2018-08-30T08:40:00Z">
          <w:r w:rsidR="00CF08AA" w:rsidDel="00970703">
            <w:rPr>
              <w:i/>
              <w:sz w:val="20"/>
            </w:rPr>
            <w:delText>06</w:delText>
          </w:r>
        </w:del>
        <w:ins w:id="7" w:author="Zuzana Hušeková" w:date="2018-08-30T08:40:00Z">
          <w:r w:rsidR="00970703">
            <w:rPr>
              <w:i/>
              <w:sz w:val="20"/>
            </w:rPr>
            <w:t>0</w:t>
          </w:r>
          <w:r w:rsidR="00970703">
            <w:rPr>
              <w:i/>
              <w:sz w:val="20"/>
            </w:rPr>
            <w:t>9</w:t>
          </w:r>
        </w:ins>
        <w:r w:rsidR="00CF08AA">
          <w:rPr>
            <w:i/>
            <w:sz w:val="20"/>
          </w:rPr>
          <w:t>. 2018</w:t>
        </w:r>
      </w:p>
      <w:p w14:paraId="0191F4B0" w14:textId="04F48879" w:rsidR="00FA72EC" w:rsidRPr="00822F22" w:rsidRDefault="00970703" w:rsidP="00FA72EC">
        <w:pPr>
          <w:pStyle w:val="Pta"/>
          <w:jc w:val="center"/>
          <w:rPr>
            <w:sz w:val="20"/>
          </w:rPr>
        </w:pPr>
      </w:p>
    </w:sdtContent>
  </w:sdt>
  <w:p w14:paraId="382FE643" w14:textId="77777777" w:rsidR="00FA72EC" w:rsidRDefault="00FA72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19DA12" w14:textId="77777777" w:rsidR="00541647" w:rsidRDefault="00541647">
      <w:r>
        <w:separator/>
      </w:r>
    </w:p>
  </w:footnote>
  <w:footnote w:type="continuationSeparator" w:id="0">
    <w:p w14:paraId="7274F207" w14:textId="77777777" w:rsidR="00541647" w:rsidRDefault="00541647">
      <w:r>
        <w:continuationSeparator/>
      </w:r>
    </w:p>
  </w:footnote>
  <w:footnote w:id="1">
    <w:p w14:paraId="760BC63D" w14:textId="438433E5" w:rsidR="002918DF" w:rsidRDefault="002918DF">
      <w:pPr>
        <w:pStyle w:val="Textpoznmkypodiarou"/>
      </w:pPr>
      <w:ins w:id="10" w:author="Milan Matovič" w:date="2018-08-30T08:15:00Z">
        <w:r>
          <w:rPr>
            <w:rStyle w:val="Odkaznapoznmkupodiarou"/>
          </w:rPr>
          <w:footnoteRef/>
        </w:r>
        <w:r>
          <w:t xml:space="preserve"> Udržateľnosť v zmysle charakteru vyzvania, buď ako Udržateľnosť projektu podľa čl. 71 (pre štandardné projekty ESF irelevantné), alebo podľa  výzvy/vyzvania, ak určí zachovanie výsledkov realizovaného Projektu v Následnom monitorovaní Projektu</w:t>
        </w:r>
      </w:ins>
    </w:p>
  </w:footnote>
  <w:footnote w:id="2">
    <w:p w14:paraId="6E56627A" w14:textId="453457BA" w:rsidR="00E763AD" w:rsidDel="002918DF" w:rsidRDefault="00E763AD">
      <w:pPr>
        <w:pStyle w:val="Textpoznmkypodiarou"/>
        <w:rPr>
          <w:del w:id="12" w:author="Milan Matovič" w:date="2018-08-30T08:16:00Z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41393" w14:textId="2F53A9B9" w:rsidR="0065142C" w:rsidRDefault="00FA72EC" w:rsidP="0065142C">
    <w:pPr>
      <w:pStyle w:val="Hlavika"/>
      <w:jc w:val="right"/>
    </w:pPr>
    <w:r w:rsidDel="00FA72EC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6E8C" w14:textId="2117D590" w:rsidR="0012497B" w:rsidRDefault="0012497B" w:rsidP="0012497B">
    <w:pPr>
      <w:pStyle w:val="Hlavika"/>
      <w:jc w:val="center"/>
    </w:pPr>
    <w:r>
      <w:rPr>
        <w:noProof/>
        <w:sz w:val="20"/>
        <w:lang w:eastAsia="sk-SK"/>
      </w:rPr>
      <w:drawing>
        <wp:inline distT="0" distB="0" distL="0" distR="0" wp14:anchorId="1FA76312" wp14:editId="4887E98E">
          <wp:extent cx="4563745" cy="779145"/>
          <wp:effectExtent l="0" t="0" r="0" b="0"/>
          <wp:docPr id="5" name="Obrázok 5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37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EDD5DE" w14:textId="21DD7F05" w:rsidR="0012497B" w:rsidRDefault="0012497B" w:rsidP="0012497B">
    <w:pPr>
      <w:pStyle w:val="Hlavika"/>
      <w:jc w:val="right"/>
      <w:rPr>
        <w:i/>
        <w:sz w:val="20"/>
      </w:rPr>
    </w:pPr>
    <w:r>
      <w:rPr>
        <w:i/>
        <w:sz w:val="20"/>
      </w:rPr>
      <w:t>Príloha č. 2</w:t>
    </w:r>
  </w:p>
  <w:p w14:paraId="0768AC14" w14:textId="578836B3" w:rsidR="00FA72EC" w:rsidRPr="0012497B" w:rsidRDefault="00FA72EC" w:rsidP="001249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03CA"/>
    <w:multiLevelType w:val="hybridMultilevel"/>
    <w:tmpl w:val="8B4C75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16409"/>
    <w:multiLevelType w:val="hybridMultilevel"/>
    <w:tmpl w:val="F5068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F7C03"/>
    <w:multiLevelType w:val="singleLevel"/>
    <w:tmpl w:val="E37CA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</w:abstractNum>
  <w:abstractNum w:abstractNumId="3">
    <w:nsid w:val="0DE5459D"/>
    <w:multiLevelType w:val="hybridMultilevel"/>
    <w:tmpl w:val="D26C2A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05F55"/>
    <w:multiLevelType w:val="hybridMultilevel"/>
    <w:tmpl w:val="F77A9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F302F"/>
    <w:multiLevelType w:val="hybridMultilevel"/>
    <w:tmpl w:val="6BF29BB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C1D"/>
    <w:multiLevelType w:val="hybridMultilevel"/>
    <w:tmpl w:val="FBC69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4819C9"/>
    <w:multiLevelType w:val="hybridMultilevel"/>
    <w:tmpl w:val="C0AC2524"/>
    <w:lvl w:ilvl="0" w:tplc="664AB89C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575857"/>
    <w:multiLevelType w:val="multilevel"/>
    <w:tmpl w:val="C0AC2524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042A73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62B05"/>
    <w:multiLevelType w:val="hybridMultilevel"/>
    <w:tmpl w:val="11E4A2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3256"/>
    <w:multiLevelType w:val="hybridMultilevel"/>
    <w:tmpl w:val="53B81DA6"/>
    <w:lvl w:ilvl="0" w:tplc="B1DA93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AB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A74D74"/>
    <w:multiLevelType w:val="hybridMultilevel"/>
    <w:tmpl w:val="6220C3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DF15A0"/>
    <w:multiLevelType w:val="hybridMultilevel"/>
    <w:tmpl w:val="7E0E7D5E"/>
    <w:lvl w:ilvl="0" w:tplc="C68C8ABA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09140E"/>
    <w:multiLevelType w:val="hybridMultilevel"/>
    <w:tmpl w:val="2BA01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4878B3"/>
    <w:multiLevelType w:val="hybridMultilevel"/>
    <w:tmpl w:val="5CD849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60AEE"/>
    <w:multiLevelType w:val="hybridMultilevel"/>
    <w:tmpl w:val="0EF66404"/>
    <w:lvl w:ilvl="0" w:tplc="B0F2CEA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927C3A"/>
    <w:multiLevelType w:val="hybridMultilevel"/>
    <w:tmpl w:val="55AAB86C"/>
    <w:lvl w:ilvl="0" w:tplc="C75838F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09E32EC"/>
    <w:multiLevelType w:val="hybridMultilevel"/>
    <w:tmpl w:val="0B9A7574"/>
    <w:lvl w:ilvl="0" w:tplc="08C49D38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70EE1E98"/>
    <w:multiLevelType w:val="multilevel"/>
    <w:tmpl w:val="BE50A1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83F4F8B"/>
    <w:multiLevelType w:val="hybridMultilevel"/>
    <w:tmpl w:val="D1A43088"/>
    <w:lvl w:ilvl="0" w:tplc="E43092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FE0550"/>
    <w:multiLevelType w:val="hybridMultilevel"/>
    <w:tmpl w:val="E34216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"/>
  </w:num>
  <w:num w:numId="5">
    <w:abstractNumId w:val="7"/>
  </w:num>
  <w:num w:numId="6">
    <w:abstractNumId w:val="14"/>
  </w:num>
  <w:num w:numId="7">
    <w:abstractNumId w:val="17"/>
  </w:num>
  <w:num w:numId="8">
    <w:abstractNumId w:val="3"/>
  </w:num>
  <w:num w:numId="9">
    <w:abstractNumId w:val="16"/>
  </w:num>
  <w:num w:numId="10">
    <w:abstractNumId w:val="24"/>
  </w:num>
  <w:num w:numId="11">
    <w:abstractNumId w:val="6"/>
  </w:num>
  <w:num w:numId="12">
    <w:abstractNumId w:val="11"/>
  </w:num>
  <w:num w:numId="13">
    <w:abstractNumId w:val="22"/>
  </w:num>
  <w:num w:numId="14">
    <w:abstractNumId w:val="8"/>
  </w:num>
  <w:num w:numId="15">
    <w:abstractNumId w:val="23"/>
  </w:num>
  <w:num w:numId="16">
    <w:abstractNumId w:val="21"/>
  </w:num>
  <w:num w:numId="17">
    <w:abstractNumId w:val="9"/>
  </w:num>
  <w:num w:numId="18">
    <w:abstractNumId w:val="18"/>
  </w:num>
  <w:num w:numId="19">
    <w:abstractNumId w:val="13"/>
  </w:num>
  <w:num w:numId="20">
    <w:abstractNumId w:val="20"/>
  </w:num>
  <w:num w:numId="21">
    <w:abstractNumId w:val="12"/>
  </w:num>
  <w:num w:numId="22">
    <w:abstractNumId w:val="10"/>
  </w:num>
  <w:num w:numId="23">
    <w:abstractNumId w:val="4"/>
  </w:num>
  <w:num w:numId="24">
    <w:abstractNumId w:val="5"/>
  </w:num>
  <w:num w:numId="2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uzana Hušeková">
    <w15:presenceInfo w15:providerId="None" w15:userId="Zuzana Hušeková"/>
  </w15:person>
  <w15:person w15:author="Milan Matovič">
    <w15:presenceInfo w15:providerId="None" w15:userId="Milan Matovič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D5"/>
    <w:rsid w:val="0003036C"/>
    <w:rsid w:val="0003756F"/>
    <w:rsid w:val="00040171"/>
    <w:rsid w:val="000570E5"/>
    <w:rsid w:val="000673D3"/>
    <w:rsid w:val="0007051E"/>
    <w:rsid w:val="000C4988"/>
    <w:rsid w:val="000D2DCB"/>
    <w:rsid w:val="000E37F7"/>
    <w:rsid w:val="000E5C48"/>
    <w:rsid w:val="00105311"/>
    <w:rsid w:val="00117C71"/>
    <w:rsid w:val="0012497B"/>
    <w:rsid w:val="001279F0"/>
    <w:rsid w:val="00131CC0"/>
    <w:rsid w:val="00132A57"/>
    <w:rsid w:val="00135AAF"/>
    <w:rsid w:val="0016065B"/>
    <w:rsid w:val="0016157B"/>
    <w:rsid w:val="00175200"/>
    <w:rsid w:val="00193E5D"/>
    <w:rsid w:val="00196FBC"/>
    <w:rsid w:val="001A3EA8"/>
    <w:rsid w:val="001B4F48"/>
    <w:rsid w:val="001B7250"/>
    <w:rsid w:val="001C4E5A"/>
    <w:rsid w:val="001D1B0F"/>
    <w:rsid w:val="001F6DA7"/>
    <w:rsid w:val="001F7FC4"/>
    <w:rsid w:val="002024FA"/>
    <w:rsid w:val="0021122B"/>
    <w:rsid w:val="00212040"/>
    <w:rsid w:val="00213C71"/>
    <w:rsid w:val="00230B9C"/>
    <w:rsid w:val="00235DFE"/>
    <w:rsid w:val="0024079A"/>
    <w:rsid w:val="002551EA"/>
    <w:rsid w:val="002918DF"/>
    <w:rsid w:val="00294DA4"/>
    <w:rsid w:val="002B1AE0"/>
    <w:rsid w:val="002B7A2C"/>
    <w:rsid w:val="002C450C"/>
    <w:rsid w:val="002D5579"/>
    <w:rsid w:val="002E4045"/>
    <w:rsid w:val="002F2EEA"/>
    <w:rsid w:val="002F3F43"/>
    <w:rsid w:val="00301B80"/>
    <w:rsid w:val="00311423"/>
    <w:rsid w:val="00317B08"/>
    <w:rsid w:val="00321189"/>
    <w:rsid w:val="00321EEA"/>
    <w:rsid w:val="00332B0D"/>
    <w:rsid w:val="00341301"/>
    <w:rsid w:val="003568ED"/>
    <w:rsid w:val="00363DBE"/>
    <w:rsid w:val="00371C8E"/>
    <w:rsid w:val="0038003D"/>
    <w:rsid w:val="00384307"/>
    <w:rsid w:val="00384DEF"/>
    <w:rsid w:val="003B63B0"/>
    <w:rsid w:val="003E58CD"/>
    <w:rsid w:val="003E76EF"/>
    <w:rsid w:val="00401C66"/>
    <w:rsid w:val="0040575A"/>
    <w:rsid w:val="00406AEB"/>
    <w:rsid w:val="00414B8B"/>
    <w:rsid w:val="004360C0"/>
    <w:rsid w:val="00437398"/>
    <w:rsid w:val="00442486"/>
    <w:rsid w:val="00446D55"/>
    <w:rsid w:val="00463CA5"/>
    <w:rsid w:val="00466AE5"/>
    <w:rsid w:val="00467D12"/>
    <w:rsid w:val="00474E12"/>
    <w:rsid w:val="00491223"/>
    <w:rsid w:val="004934E0"/>
    <w:rsid w:val="004B4DDB"/>
    <w:rsid w:val="004B53BA"/>
    <w:rsid w:val="004C3CBD"/>
    <w:rsid w:val="004D541E"/>
    <w:rsid w:val="004E1409"/>
    <w:rsid w:val="004E3475"/>
    <w:rsid w:val="004E3715"/>
    <w:rsid w:val="004E56FD"/>
    <w:rsid w:val="004F5711"/>
    <w:rsid w:val="00500A0A"/>
    <w:rsid w:val="005063AB"/>
    <w:rsid w:val="00524DEF"/>
    <w:rsid w:val="00541647"/>
    <w:rsid w:val="00541796"/>
    <w:rsid w:val="00553808"/>
    <w:rsid w:val="00556209"/>
    <w:rsid w:val="00561084"/>
    <w:rsid w:val="005640A8"/>
    <w:rsid w:val="00587595"/>
    <w:rsid w:val="005C0076"/>
    <w:rsid w:val="005D01A0"/>
    <w:rsid w:val="005E5224"/>
    <w:rsid w:val="005E5E80"/>
    <w:rsid w:val="005F0671"/>
    <w:rsid w:val="00607197"/>
    <w:rsid w:val="006072CA"/>
    <w:rsid w:val="00611905"/>
    <w:rsid w:val="006174EB"/>
    <w:rsid w:val="006203DF"/>
    <w:rsid w:val="00622D95"/>
    <w:rsid w:val="00632F80"/>
    <w:rsid w:val="00634EEA"/>
    <w:rsid w:val="0065142C"/>
    <w:rsid w:val="0066422C"/>
    <w:rsid w:val="00665A5B"/>
    <w:rsid w:val="00690B08"/>
    <w:rsid w:val="006A64F1"/>
    <w:rsid w:val="006B03A0"/>
    <w:rsid w:val="006D6111"/>
    <w:rsid w:val="006E27AB"/>
    <w:rsid w:val="006E7ADA"/>
    <w:rsid w:val="006F5EB3"/>
    <w:rsid w:val="00705AEE"/>
    <w:rsid w:val="007075E7"/>
    <w:rsid w:val="00717AD2"/>
    <w:rsid w:val="00732350"/>
    <w:rsid w:val="007328D9"/>
    <w:rsid w:val="00737940"/>
    <w:rsid w:val="007411A2"/>
    <w:rsid w:val="00761E98"/>
    <w:rsid w:val="00764C3D"/>
    <w:rsid w:val="007660E6"/>
    <w:rsid w:val="00783DC9"/>
    <w:rsid w:val="007B32F2"/>
    <w:rsid w:val="007B4C31"/>
    <w:rsid w:val="007B5C0C"/>
    <w:rsid w:val="007B6207"/>
    <w:rsid w:val="007D1CE9"/>
    <w:rsid w:val="007E0AB9"/>
    <w:rsid w:val="007E51C8"/>
    <w:rsid w:val="007E576E"/>
    <w:rsid w:val="00807397"/>
    <w:rsid w:val="00812D63"/>
    <w:rsid w:val="00814F80"/>
    <w:rsid w:val="00820A51"/>
    <w:rsid w:val="0082417B"/>
    <w:rsid w:val="008258C5"/>
    <w:rsid w:val="00861097"/>
    <w:rsid w:val="00870ADB"/>
    <w:rsid w:val="008A22A7"/>
    <w:rsid w:val="008B59BB"/>
    <w:rsid w:val="008C3898"/>
    <w:rsid w:val="008C4C81"/>
    <w:rsid w:val="008E5D7D"/>
    <w:rsid w:val="008E6313"/>
    <w:rsid w:val="008E6DF9"/>
    <w:rsid w:val="008F4CD4"/>
    <w:rsid w:val="00902F70"/>
    <w:rsid w:val="00904878"/>
    <w:rsid w:val="00904ACA"/>
    <w:rsid w:val="00905203"/>
    <w:rsid w:val="009062C4"/>
    <w:rsid w:val="00913FD3"/>
    <w:rsid w:val="0092292F"/>
    <w:rsid w:val="009374B8"/>
    <w:rsid w:val="00970703"/>
    <w:rsid w:val="00987698"/>
    <w:rsid w:val="009B225B"/>
    <w:rsid w:val="009B4B65"/>
    <w:rsid w:val="009B7C6F"/>
    <w:rsid w:val="009D0905"/>
    <w:rsid w:val="009D1EC9"/>
    <w:rsid w:val="009E0788"/>
    <w:rsid w:val="009E44D4"/>
    <w:rsid w:val="009E5D80"/>
    <w:rsid w:val="009F35F0"/>
    <w:rsid w:val="009F5C13"/>
    <w:rsid w:val="00A15FBB"/>
    <w:rsid w:val="00A17A15"/>
    <w:rsid w:val="00A24205"/>
    <w:rsid w:val="00A5183C"/>
    <w:rsid w:val="00A553F8"/>
    <w:rsid w:val="00A63497"/>
    <w:rsid w:val="00A63741"/>
    <w:rsid w:val="00A705C6"/>
    <w:rsid w:val="00A770D7"/>
    <w:rsid w:val="00A919BA"/>
    <w:rsid w:val="00A95DD0"/>
    <w:rsid w:val="00A97DBD"/>
    <w:rsid w:val="00AB5491"/>
    <w:rsid w:val="00AC298E"/>
    <w:rsid w:val="00AE6C37"/>
    <w:rsid w:val="00AF31D5"/>
    <w:rsid w:val="00AF6641"/>
    <w:rsid w:val="00B0473A"/>
    <w:rsid w:val="00B0508A"/>
    <w:rsid w:val="00B33564"/>
    <w:rsid w:val="00B44BF2"/>
    <w:rsid w:val="00B65515"/>
    <w:rsid w:val="00B91859"/>
    <w:rsid w:val="00B92272"/>
    <w:rsid w:val="00B92CBB"/>
    <w:rsid w:val="00B957F8"/>
    <w:rsid w:val="00BB27E7"/>
    <w:rsid w:val="00BB5DD5"/>
    <w:rsid w:val="00BC4C47"/>
    <w:rsid w:val="00BC50B9"/>
    <w:rsid w:val="00BC631D"/>
    <w:rsid w:val="00BC79CA"/>
    <w:rsid w:val="00BD4D66"/>
    <w:rsid w:val="00C03104"/>
    <w:rsid w:val="00C15A2A"/>
    <w:rsid w:val="00C312E3"/>
    <w:rsid w:val="00C56C6F"/>
    <w:rsid w:val="00CA2C02"/>
    <w:rsid w:val="00CB0FAC"/>
    <w:rsid w:val="00CB1608"/>
    <w:rsid w:val="00CE2E42"/>
    <w:rsid w:val="00CE5928"/>
    <w:rsid w:val="00CE6D4C"/>
    <w:rsid w:val="00CF08AA"/>
    <w:rsid w:val="00CF0CDF"/>
    <w:rsid w:val="00D12F48"/>
    <w:rsid w:val="00D27142"/>
    <w:rsid w:val="00D329C5"/>
    <w:rsid w:val="00D4737A"/>
    <w:rsid w:val="00D50D3F"/>
    <w:rsid w:val="00D50D9D"/>
    <w:rsid w:val="00D76D20"/>
    <w:rsid w:val="00D77EE8"/>
    <w:rsid w:val="00D81882"/>
    <w:rsid w:val="00DC0BB0"/>
    <w:rsid w:val="00DC129E"/>
    <w:rsid w:val="00DC60C9"/>
    <w:rsid w:val="00DE6809"/>
    <w:rsid w:val="00E01023"/>
    <w:rsid w:val="00E02922"/>
    <w:rsid w:val="00E11AE7"/>
    <w:rsid w:val="00E166A7"/>
    <w:rsid w:val="00E17484"/>
    <w:rsid w:val="00E24727"/>
    <w:rsid w:val="00E25DDD"/>
    <w:rsid w:val="00E32F27"/>
    <w:rsid w:val="00E37885"/>
    <w:rsid w:val="00E42CD5"/>
    <w:rsid w:val="00E50296"/>
    <w:rsid w:val="00E5566D"/>
    <w:rsid w:val="00E57C57"/>
    <w:rsid w:val="00E57D02"/>
    <w:rsid w:val="00E74FDD"/>
    <w:rsid w:val="00E752B7"/>
    <w:rsid w:val="00E763AD"/>
    <w:rsid w:val="00E9086D"/>
    <w:rsid w:val="00E94AEE"/>
    <w:rsid w:val="00EB1FC0"/>
    <w:rsid w:val="00EB2CB8"/>
    <w:rsid w:val="00EC1841"/>
    <w:rsid w:val="00EC3158"/>
    <w:rsid w:val="00EC683A"/>
    <w:rsid w:val="00EE662E"/>
    <w:rsid w:val="00EF1ED1"/>
    <w:rsid w:val="00F10DB3"/>
    <w:rsid w:val="00F11D52"/>
    <w:rsid w:val="00F3096D"/>
    <w:rsid w:val="00F42787"/>
    <w:rsid w:val="00F5353C"/>
    <w:rsid w:val="00F65CDE"/>
    <w:rsid w:val="00F704E7"/>
    <w:rsid w:val="00F82677"/>
    <w:rsid w:val="00F93B6F"/>
    <w:rsid w:val="00FA72EC"/>
    <w:rsid w:val="00FD00E0"/>
    <w:rsid w:val="00FF1D6F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564128A"/>
  <w14:defaultImageDpi w14:val="0"/>
  <w15:docId w15:val="{94E5D637-5E5F-4864-ACA1-B7554F82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5DD5"/>
    <w:rPr>
      <w:sz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B5DD5"/>
    <w:pPr>
      <w:keepNext/>
      <w:spacing w:before="240" w:after="120"/>
      <w:outlineLvl w:val="0"/>
    </w:pPr>
    <w:rPr>
      <w:rFonts w:ascii="Arial Narrow" w:hAnsi="Arial Narrow"/>
      <w:b/>
      <w:bCs/>
      <w:kern w:val="32"/>
      <w:sz w:val="28"/>
      <w:szCs w:val="32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BB5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BB5DD5"/>
    <w:rPr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B5DD5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BB5DD5"/>
    <w:rPr>
      <w:vertAlign w:val="superscript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B5DD5"/>
    <w:rPr>
      <w:lang w:val="sk-SK" w:eastAsia="sk-SK"/>
    </w:rPr>
  </w:style>
  <w:style w:type="character" w:customStyle="1" w:styleId="Nadpis1Char">
    <w:name w:val="Nadpis 1 Char"/>
    <w:link w:val="Nadpis1"/>
    <w:locked/>
    <w:rsid w:val="00BB5DD5"/>
    <w:rPr>
      <w:rFonts w:ascii="Arial Narrow" w:hAnsi="Arial Narrow"/>
      <w:b/>
      <w:kern w:val="32"/>
      <w:sz w:val="32"/>
      <w:lang w:val="cs-CZ" w:eastAsia="cs-CZ"/>
    </w:rPr>
  </w:style>
  <w:style w:type="paragraph" w:styleId="Textkomentra">
    <w:name w:val="annotation text"/>
    <w:basedOn w:val="Normlny"/>
    <w:link w:val="TextkomentraChar"/>
    <w:uiPriority w:val="99"/>
    <w:rsid w:val="00BB5DD5"/>
    <w:rPr>
      <w:sz w:val="20"/>
    </w:rPr>
  </w:style>
  <w:style w:type="paragraph" w:styleId="Hlavika">
    <w:name w:val="header"/>
    <w:basedOn w:val="Normlny"/>
    <w:link w:val="Hlavik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TextkomentraChar">
    <w:name w:val="Text komentára Char"/>
    <w:link w:val="Textkomentra"/>
    <w:locked/>
    <w:rsid w:val="00BB5DD5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semiHidden/>
    <w:rPr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taChar">
    <w:name w:val="Päta Char"/>
    <w:basedOn w:val="Predvolenpsmoodseku"/>
    <w:link w:val="Pta"/>
    <w:uiPriority w:val="99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BB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  <w:lang w:val="sk-SK" w:eastAsia="sk-SK"/>
    </w:rPr>
  </w:style>
  <w:style w:type="paragraph" w:customStyle="1" w:styleId="Nadpis2">
    <w:name w:val="Nadpis2"/>
    <w:basedOn w:val="Nadpis1"/>
    <w:link w:val="Nadpis2Char"/>
    <w:rsid w:val="00BB5DD5"/>
    <w:pPr>
      <w:numPr>
        <w:ilvl w:val="1"/>
        <w:numId w:val="13"/>
      </w:numPr>
      <w:spacing w:before="120"/>
    </w:pPr>
    <w:rPr>
      <w:bCs w:val="0"/>
      <w:sz w:val="32"/>
      <w:szCs w:val="20"/>
      <w:lang w:eastAsia="sk-SK"/>
    </w:rPr>
  </w:style>
  <w:style w:type="paragraph" w:customStyle="1" w:styleId="Nadpis3">
    <w:name w:val="Nadpis3"/>
    <w:basedOn w:val="Nadpis2"/>
    <w:link w:val="Nadpis3Char"/>
    <w:rsid w:val="00BB5DD5"/>
    <w:pPr>
      <w:numPr>
        <w:ilvl w:val="2"/>
      </w:numPr>
    </w:pPr>
    <w:rPr>
      <w:sz w:val="20"/>
    </w:rPr>
  </w:style>
  <w:style w:type="character" w:customStyle="1" w:styleId="Nadpis3Char">
    <w:name w:val="Nadpis3 Char"/>
    <w:link w:val="Nadpis3"/>
    <w:locked/>
    <w:rsid w:val="00BB5DD5"/>
    <w:rPr>
      <w:rFonts w:ascii="Arial Narrow" w:hAnsi="Arial Narrow"/>
      <w:b/>
      <w:kern w:val="32"/>
      <w:lang w:val="cs-CZ" w:eastAsia="sk-SK"/>
    </w:rPr>
  </w:style>
  <w:style w:type="character" w:styleId="Hypertextovprepojenie">
    <w:name w:val="Hyperlink"/>
    <w:basedOn w:val="Predvolenpsmoodseku"/>
    <w:uiPriority w:val="99"/>
    <w:rsid w:val="00BB5DD5"/>
    <w:rPr>
      <w:color w:val="0000FF"/>
      <w:u w:val="single"/>
    </w:rPr>
  </w:style>
  <w:style w:type="character" w:customStyle="1" w:styleId="Nadpis2Char">
    <w:name w:val="Nadpis2 Char"/>
    <w:link w:val="Nadpis2"/>
    <w:locked/>
    <w:rsid w:val="00BB5DD5"/>
    <w:rPr>
      <w:rFonts w:ascii="Arial Narrow" w:hAnsi="Arial Narrow"/>
      <w:b/>
      <w:kern w:val="32"/>
      <w:sz w:val="32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00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lang w:val="sk-SK" w:eastAsia="sk-SK"/>
    </w:rPr>
  </w:style>
  <w:style w:type="paragraph" w:customStyle="1" w:styleId="Texttabulky">
    <w:name w:val="Text tabulky"/>
    <w:rsid w:val="005D01A0"/>
    <w:pPr>
      <w:overflowPunct w:val="0"/>
      <w:autoSpaceDE w:val="0"/>
      <w:autoSpaceDN w:val="0"/>
      <w:adjustRightInd w:val="0"/>
      <w:textAlignment w:val="baseline"/>
    </w:pPr>
    <w:rPr>
      <w:rFonts w:ascii="KabelE" w:hAnsi="KabelE" w:cs="Mangal"/>
      <w:color w:val="000000"/>
      <w:sz w:val="16"/>
      <w:szCs w:val="16"/>
      <w:lang w:val="en-GB" w:eastAsia="cs-CZ" w:bidi="hi-IN"/>
    </w:rPr>
  </w:style>
  <w:style w:type="paragraph" w:styleId="Zkladntext">
    <w:name w:val="Body Text"/>
    <w:basedOn w:val="Normlny"/>
    <w:link w:val="ZkladntextChar"/>
    <w:uiPriority w:val="99"/>
    <w:rsid w:val="005D01A0"/>
    <w:pPr>
      <w:overflowPunct w:val="0"/>
      <w:autoSpaceDE w:val="0"/>
      <w:autoSpaceDN w:val="0"/>
      <w:adjustRightInd w:val="0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sz w:val="24"/>
      <w:lang w:val="sk-SK" w:eastAsia="sk-SK"/>
    </w:rPr>
  </w:style>
  <w:style w:type="paragraph" w:customStyle="1" w:styleId="Bullet1">
    <w:name w:val="Bullet 1"/>
    <w:rsid w:val="005D01A0"/>
    <w:pPr>
      <w:overflowPunct w:val="0"/>
      <w:autoSpaceDE w:val="0"/>
      <w:autoSpaceDN w:val="0"/>
      <w:adjustRightInd w:val="0"/>
      <w:ind w:left="288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table" w:styleId="Mriekatabuky">
    <w:name w:val="Table Grid"/>
    <w:basedOn w:val="Normlnatabuka"/>
    <w:uiPriority w:val="59"/>
    <w:rsid w:val="00301B80"/>
    <w:rPr>
      <w:lang w:val="sk-SK" w:eastAsia="sk-SK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EF1ED1"/>
    <w:rPr>
      <w:sz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5D932-5FAF-446B-AB8C-8AF2DFB58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62C790-9413-42AA-B863-874C47375B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A5DECD-F4AA-4570-9392-499F32ADB857}">
  <ds:schemaRefs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41A0669-D933-4369-9CCB-7BA7BEA09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547</Words>
  <Characters>3630</Characters>
  <Application>Microsoft Office Word</Application>
  <DocSecurity>0</DocSecurity>
  <Lines>30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4169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mpsvr</dc:creator>
  <cp:lastModifiedBy>Zuzana Hušeková</cp:lastModifiedBy>
  <cp:revision>18</cp:revision>
  <cp:lastPrinted>2013-03-06T13:13:00Z</cp:lastPrinted>
  <dcterms:created xsi:type="dcterms:W3CDTF">2017-08-03T12:33:00Z</dcterms:created>
  <dcterms:modified xsi:type="dcterms:W3CDTF">2018-08-30T06:41:00Z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0x010100C1B09D7A2E40C346A67FA198FA39A683</vt:lpwstr>
  </property>
</Properties>
</file>